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6202539C" w:rsidR="002A1316" w:rsidRPr="00016321" w:rsidRDefault="002A1316" w:rsidP="004C0D24">
      <w:pPr>
        <w:pStyle w:val="Heading2"/>
        <w:tabs>
          <w:tab w:val="center" w:pos="5040"/>
        </w:tabs>
        <w:rPr>
          <w:sz w:val="22"/>
          <w:szCs w:val="22"/>
        </w:rPr>
      </w:pPr>
      <w:r w:rsidRPr="00016321">
        <w:rPr>
          <w:b/>
          <w:sz w:val="22"/>
          <w:szCs w:val="22"/>
        </w:rPr>
        <w:t>Issue:</w:t>
      </w:r>
      <w:r w:rsidR="00EC61F1" w:rsidRPr="00016321">
        <w:rPr>
          <w:b/>
          <w:sz w:val="22"/>
          <w:szCs w:val="22"/>
        </w:rPr>
        <w:t xml:space="preserve"> </w:t>
      </w:r>
      <w:r w:rsidR="001E0875">
        <w:rPr>
          <w:b/>
          <w:sz w:val="22"/>
          <w:szCs w:val="22"/>
        </w:rPr>
        <w:t xml:space="preserve">Interest Income </w:t>
      </w:r>
      <w:r w:rsidR="000A6245">
        <w:rPr>
          <w:b/>
          <w:sz w:val="22"/>
          <w:szCs w:val="22"/>
        </w:rPr>
        <w:t>Disclosure</w:t>
      </w:r>
      <w:r w:rsidR="008F2DC2">
        <w:rPr>
          <w:b/>
          <w:sz w:val="22"/>
          <w:szCs w:val="22"/>
        </w:rPr>
        <w:t xml:space="preserve"> Update</w:t>
      </w:r>
      <w:r w:rsidR="004C0D24">
        <w:rPr>
          <w:b/>
          <w:sz w:val="22"/>
          <w:szCs w:val="22"/>
        </w:rPr>
        <w:tab/>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77777777" w:rsidR="002A1316" w:rsidRDefault="002A1316" w:rsidP="00B30CA0">
      <w:pPr>
        <w:pStyle w:val="BodyText2"/>
        <w:rPr>
          <w:bCs w:val="0"/>
          <w:szCs w:val="22"/>
        </w:rPr>
      </w:pPr>
      <w:r w:rsidRPr="00016321">
        <w:rPr>
          <w:bCs w:val="0"/>
          <w:szCs w:val="22"/>
        </w:rPr>
        <w:t>Description of Issue:</w:t>
      </w:r>
    </w:p>
    <w:p w14:paraId="03BD6322" w14:textId="313897DD" w:rsidR="008F2DC2" w:rsidRPr="0040727B" w:rsidRDefault="00A663F3" w:rsidP="00B30CA0">
      <w:pPr>
        <w:pStyle w:val="BodyText2"/>
        <w:rPr>
          <w:b w:val="0"/>
          <w:szCs w:val="22"/>
        </w:rPr>
      </w:pPr>
      <w:r>
        <w:rPr>
          <w:b w:val="0"/>
          <w:szCs w:val="22"/>
        </w:rPr>
        <w:t xml:space="preserve">This agenda item is the result of </w:t>
      </w:r>
      <w:r w:rsidR="00D6658B">
        <w:rPr>
          <w:b w:val="0"/>
          <w:szCs w:val="22"/>
        </w:rPr>
        <w:t xml:space="preserve">comments received </w:t>
      </w:r>
      <w:r w:rsidR="00AB379B">
        <w:rPr>
          <w:b w:val="0"/>
          <w:szCs w:val="22"/>
        </w:rPr>
        <w:t xml:space="preserve">from interested parties </w:t>
      </w:r>
      <w:r w:rsidR="00A143B1">
        <w:rPr>
          <w:b w:val="0"/>
          <w:szCs w:val="22"/>
        </w:rPr>
        <w:t xml:space="preserve">from the Principles-Based Bond Project. </w:t>
      </w:r>
      <w:r w:rsidR="001E4C62">
        <w:rPr>
          <w:b w:val="0"/>
          <w:szCs w:val="22"/>
        </w:rPr>
        <w:t>In the Oct. 7, 2022</w:t>
      </w:r>
      <w:r w:rsidR="008E5570">
        <w:rPr>
          <w:b w:val="0"/>
          <w:szCs w:val="22"/>
        </w:rPr>
        <w:t>,</w:t>
      </w:r>
      <w:r w:rsidR="001E4C62">
        <w:rPr>
          <w:b w:val="0"/>
          <w:szCs w:val="22"/>
        </w:rPr>
        <w:t xml:space="preserve"> comment letter, which provided comments on the </w:t>
      </w:r>
      <w:r w:rsidR="00A42464">
        <w:rPr>
          <w:b w:val="0"/>
          <w:szCs w:val="22"/>
        </w:rPr>
        <w:t xml:space="preserve">Aug. 10 exposure by the Working Group, interested parties </w:t>
      </w:r>
      <w:r w:rsidR="00222E97">
        <w:rPr>
          <w:b w:val="0"/>
          <w:szCs w:val="22"/>
        </w:rPr>
        <w:t xml:space="preserve">suggested some revisions </w:t>
      </w:r>
      <w:r w:rsidR="00EE209B">
        <w:rPr>
          <w:b w:val="0"/>
          <w:szCs w:val="22"/>
        </w:rPr>
        <w:t xml:space="preserve">to </w:t>
      </w:r>
      <w:r w:rsidR="00EA7322">
        <w:rPr>
          <w:b w:val="0"/>
          <w:szCs w:val="22"/>
        </w:rPr>
        <w:t>further enhance reporting of interest</w:t>
      </w:r>
      <w:r w:rsidR="006E61CB">
        <w:rPr>
          <w:b w:val="0"/>
          <w:szCs w:val="22"/>
        </w:rPr>
        <w:t xml:space="preserve"> </w:t>
      </w:r>
      <w:r w:rsidR="00EE209B">
        <w:rPr>
          <w:b w:val="0"/>
          <w:szCs w:val="22"/>
        </w:rPr>
        <w:t xml:space="preserve">income on Schedule </w:t>
      </w:r>
      <w:r w:rsidR="006E61CB">
        <w:rPr>
          <w:b w:val="0"/>
          <w:szCs w:val="22"/>
        </w:rPr>
        <w:t>D-1-1</w:t>
      </w:r>
      <w:r w:rsidR="00EE209B">
        <w:rPr>
          <w:b w:val="0"/>
          <w:szCs w:val="22"/>
        </w:rPr>
        <w:t xml:space="preserve"> Bonds</w:t>
      </w:r>
      <w:r w:rsidR="006E61CB">
        <w:rPr>
          <w:b w:val="0"/>
          <w:szCs w:val="22"/>
        </w:rPr>
        <w:t>, a</w:t>
      </w:r>
      <w:r w:rsidR="00DC5413">
        <w:rPr>
          <w:b w:val="0"/>
          <w:szCs w:val="22"/>
        </w:rPr>
        <w:t>nd recommended that NAIC staff look further at if this should be added to any of the other reporting schedules</w:t>
      </w:r>
      <w:r w:rsidR="0040727B">
        <w:rPr>
          <w:b w:val="0"/>
          <w:szCs w:val="22"/>
        </w:rPr>
        <w:t xml:space="preserve"> where interest income is reported in accordance with </w:t>
      </w:r>
      <w:r w:rsidR="0040727B" w:rsidRPr="009E2B78">
        <w:rPr>
          <w:b w:val="0"/>
          <w:bCs w:val="0"/>
          <w:i/>
          <w:iCs/>
          <w:szCs w:val="22"/>
        </w:rPr>
        <w:t>SSAP No. 34—Investment Income Due and Accrued</w:t>
      </w:r>
      <w:r w:rsidR="0040727B">
        <w:rPr>
          <w:b w:val="0"/>
          <w:bCs w:val="0"/>
          <w:szCs w:val="22"/>
        </w:rPr>
        <w:t>.</w:t>
      </w:r>
    </w:p>
    <w:p w14:paraId="417092AE" w14:textId="77777777" w:rsidR="00DD5895" w:rsidRDefault="00DD5895" w:rsidP="00B30CA0">
      <w:pPr>
        <w:pStyle w:val="BodyText2"/>
        <w:rPr>
          <w:b w:val="0"/>
          <w:szCs w:val="22"/>
        </w:rPr>
      </w:pPr>
    </w:p>
    <w:p w14:paraId="612FA5B2" w14:textId="77777777" w:rsidR="007B61E8" w:rsidRPr="008C276D" w:rsidRDefault="00595C7D" w:rsidP="00B30CA0">
      <w:pPr>
        <w:pStyle w:val="BodyText2"/>
        <w:rPr>
          <w:b w:val="0"/>
          <w:szCs w:val="22"/>
        </w:rPr>
      </w:pPr>
      <w:r>
        <w:rPr>
          <w:b w:val="0"/>
          <w:szCs w:val="22"/>
        </w:rPr>
        <w:t xml:space="preserve">There were two distinct items noted in the interested </w:t>
      </w:r>
      <w:r w:rsidR="00F2274D">
        <w:rPr>
          <w:b w:val="0"/>
          <w:szCs w:val="22"/>
        </w:rPr>
        <w:t>parties’</w:t>
      </w:r>
      <w:r>
        <w:rPr>
          <w:b w:val="0"/>
          <w:szCs w:val="22"/>
        </w:rPr>
        <w:t xml:space="preserve"> comments</w:t>
      </w:r>
      <w:r w:rsidR="00824160">
        <w:rPr>
          <w:b w:val="0"/>
          <w:szCs w:val="22"/>
        </w:rPr>
        <w:t xml:space="preserve"> that are addressed by this agenda item</w:t>
      </w:r>
      <w:r>
        <w:rPr>
          <w:b w:val="0"/>
          <w:szCs w:val="22"/>
        </w:rPr>
        <w:t xml:space="preserve">. First, they </w:t>
      </w:r>
      <w:r w:rsidR="00FC78E2">
        <w:rPr>
          <w:b w:val="0"/>
          <w:szCs w:val="22"/>
        </w:rPr>
        <w:t xml:space="preserve">suggested data capturing </w:t>
      </w:r>
      <w:r w:rsidR="00F2274D" w:rsidRPr="00F2274D">
        <w:rPr>
          <w:b w:val="0"/>
          <w:szCs w:val="22"/>
        </w:rPr>
        <w:t>the gross, nonadmitted and admitted amounts for interest income due and accrued</w:t>
      </w:r>
      <w:r w:rsidR="00A7598B">
        <w:rPr>
          <w:b w:val="0"/>
          <w:szCs w:val="22"/>
        </w:rPr>
        <w:t xml:space="preserve">. Second, they suggested </w:t>
      </w:r>
      <w:r w:rsidR="00DA477E">
        <w:rPr>
          <w:b w:val="0"/>
          <w:szCs w:val="22"/>
        </w:rPr>
        <w:t>th</w:t>
      </w:r>
      <w:r w:rsidR="00BF74D8">
        <w:rPr>
          <w:b w:val="0"/>
          <w:szCs w:val="22"/>
        </w:rPr>
        <w:t>at a</w:t>
      </w:r>
      <w:r w:rsidR="00DA477E">
        <w:rPr>
          <w:b w:val="0"/>
          <w:szCs w:val="22"/>
        </w:rPr>
        <w:t xml:space="preserve"> </w:t>
      </w:r>
      <w:r w:rsidR="00CD4C2A">
        <w:rPr>
          <w:b w:val="0"/>
          <w:szCs w:val="22"/>
        </w:rPr>
        <w:t xml:space="preserve">data element </w:t>
      </w:r>
      <w:r w:rsidR="00BF74D8">
        <w:rPr>
          <w:b w:val="0"/>
          <w:szCs w:val="22"/>
        </w:rPr>
        <w:t>that is included in the</w:t>
      </w:r>
      <w:r w:rsidR="008A72FE">
        <w:rPr>
          <w:b w:val="0"/>
          <w:szCs w:val="22"/>
        </w:rPr>
        <w:t xml:space="preserve"> bond proposal project </w:t>
      </w:r>
      <w:r w:rsidR="00CD4C2A" w:rsidRPr="00CD4C2A">
        <w:rPr>
          <w:b w:val="0"/>
          <w:szCs w:val="22"/>
        </w:rPr>
        <w:t xml:space="preserve">be changed to reflect the cumulative amount of </w:t>
      </w:r>
      <w:r w:rsidR="002D1291" w:rsidRPr="008C276D">
        <w:rPr>
          <w:b w:val="0"/>
          <w:szCs w:val="22"/>
        </w:rPr>
        <w:t>paid-in-kind (PIK) interest</w:t>
      </w:r>
      <w:r w:rsidR="001C20DF" w:rsidRPr="008C276D">
        <w:rPr>
          <w:b w:val="0"/>
          <w:szCs w:val="22"/>
        </w:rPr>
        <w:t xml:space="preserve"> included in the current principal balance.</w:t>
      </w:r>
      <w:r w:rsidR="005B6FFF" w:rsidRPr="008C276D">
        <w:rPr>
          <w:b w:val="0"/>
          <w:szCs w:val="22"/>
        </w:rPr>
        <w:t xml:space="preserve"> </w:t>
      </w:r>
    </w:p>
    <w:p w14:paraId="6565A780" w14:textId="77777777" w:rsidR="007B61E8" w:rsidRPr="008C276D" w:rsidRDefault="007B61E8" w:rsidP="00B30CA0">
      <w:pPr>
        <w:pStyle w:val="BodyText2"/>
        <w:rPr>
          <w:b w:val="0"/>
          <w:szCs w:val="22"/>
        </w:rPr>
      </w:pPr>
    </w:p>
    <w:p w14:paraId="35BC8408" w14:textId="2D8F3E05" w:rsidR="00CF28B6" w:rsidRDefault="007B61E8" w:rsidP="070B9D2C">
      <w:pPr>
        <w:pStyle w:val="BodyText2"/>
        <w:rPr>
          <w:b w:val="0"/>
          <w:bCs w:val="0"/>
        </w:rPr>
      </w:pPr>
      <w:r>
        <w:rPr>
          <w:b w:val="0"/>
          <w:bCs w:val="0"/>
        </w:rPr>
        <w:t xml:space="preserve">With this agenda item, </w:t>
      </w:r>
      <w:r w:rsidR="00E16316">
        <w:rPr>
          <w:b w:val="0"/>
          <w:bCs w:val="0"/>
        </w:rPr>
        <w:t xml:space="preserve">the Working Group will sponsor a proposal </w:t>
      </w:r>
      <w:r w:rsidR="000A56AD">
        <w:rPr>
          <w:b w:val="0"/>
          <w:bCs w:val="0"/>
        </w:rPr>
        <w:t xml:space="preserve">at the Blanks (E) Working Group to </w:t>
      </w:r>
      <w:r w:rsidR="00AD52BD">
        <w:rPr>
          <w:b w:val="0"/>
          <w:bCs w:val="0"/>
        </w:rPr>
        <w:t xml:space="preserve">expand </w:t>
      </w:r>
      <w:r w:rsidR="00247036">
        <w:rPr>
          <w:b w:val="0"/>
          <w:bCs w:val="0"/>
        </w:rPr>
        <w:t>disclosures, with data capturing</w:t>
      </w:r>
      <w:r w:rsidR="00DC04CE">
        <w:rPr>
          <w:b w:val="0"/>
          <w:bCs w:val="0"/>
        </w:rPr>
        <w:t>, to include gross, nonad</w:t>
      </w:r>
      <w:r w:rsidR="00E24023">
        <w:rPr>
          <w:b w:val="0"/>
          <w:bCs w:val="0"/>
        </w:rPr>
        <w:t>mitted and admitted amounts for interest income due and accrued</w:t>
      </w:r>
      <w:r w:rsidR="00CF28B6">
        <w:rPr>
          <w:b w:val="0"/>
          <w:bCs w:val="0"/>
        </w:rPr>
        <w:t>.</w:t>
      </w:r>
      <w:r w:rsidR="00161649">
        <w:rPr>
          <w:b w:val="0"/>
          <w:bCs w:val="0"/>
        </w:rPr>
        <w:t xml:space="preserve"> The blanks proposal </w:t>
      </w:r>
      <w:r w:rsidR="001155F2">
        <w:rPr>
          <w:b w:val="0"/>
          <w:bCs w:val="0"/>
        </w:rPr>
        <w:t>will</w:t>
      </w:r>
      <w:r w:rsidR="00161649">
        <w:rPr>
          <w:b w:val="0"/>
          <w:bCs w:val="0"/>
        </w:rPr>
        <w:t xml:space="preserve"> also </w:t>
      </w:r>
      <w:r w:rsidR="00247036">
        <w:rPr>
          <w:b w:val="0"/>
          <w:bCs w:val="0"/>
        </w:rPr>
        <w:t xml:space="preserve">include </w:t>
      </w:r>
      <w:r w:rsidR="001155F2">
        <w:rPr>
          <w:b w:val="0"/>
          <w:bCs w:val="0"/>
        </w:rPr>
        <w:t>cumulative amount</w:t>
      </w:r>
      <w:r w:rsidR="00113CEB">
        <w:rPr>
          <w:b w:val="0"/>
          <w:bCs w:val="0"/>
        </w:rPr>
        <w:t>s</w:t>
      </w:r>
      <w:r w:rsidR="001155F2">
        <w:rPr>
          <w:b w:val="0"/>
          <w:bCs w:val="0"/>
        </w:rPr>
        <w:t xml:space="preserve"> of paid-in-kind (PIK) interest included in the current principal balance</w:t>
      </w:r>
      <w:r w:rsidR="00113CEB">
        <w:rPr>
          <w:b w:val="0"/>
          <w:bCs w:val="0"/>
        </w:rPr>
        <w:t>s</w:t>
      </w:r>
      <w:r w:rsidR="42FCE0D0">
        <w:rPr>
          <w:b w:val="0"/>
          <w:bCs w:val="0"/>
        </w:rPr>
        <w:t>.</w:t>
      </w:r>
    </w:p>
    <w:p w14:paraId="040C7183" w14:textId="77777777" w:rsidR="00435DAC" w:rsidRPr="00016321" w:rsidRDefault="00435DAC" w:rsidP="00A92C59">
      <w:pPr>
        <w:pStyle w:val="BodyText2"/>
        <w:rPr>
          <w:b w:val="0"/>
          <w:szCs w:val="22"/>
        </w:rPr>
      </w:pPr>
    </w:p>
    <w:p w14:paraId="6C6B67AF" w14:textId="77777777" w:rsidR="002A1316" w:rsidRPr="00016321" w:rsidRDefault="002A1316" w:rsidP="00B30CA0">
      <w:pPr>
        <w:pStyle w:val="BodyText2"/>
        <w:rPr>
          <w:bCs w:val="0"/>
          <w:szCs w:val="22"/>
        </w:rPr>
      </w:pPr>
      <w:r w:rsidRPr="00016321">
        <w:rPr>
          <w:bCs w:val="0"/>
          <w:szCs w:val="22"/>
        </w:rPr>
        <w:t>Existing Authoritative Literature:</w:t>
      </w:r>
    </w:p>
    <w:p w14:paraId="6F758E25" w14:textId="2F77914C" w:rsidR="004E2BB9" w:rsidRDefault="00745323" w:rsidP="00B30CA0">
      <w:pPr>
        <w:pStyle w:val="BodyText2"/>
        <w:rPr>
          <w:b w:val="0"/>
          <w:bCs w:val="0"/>
          <w:szCs w:val="22"/>
        </w:rPr>
      </w:pPr>
      <w:r>
        <w:rPr>
          <w:b w:val="0"/>
          <w:bCs w:val="0"/>
          <w:szCs w:val="22"/>
        </w:rPr>
        <w:t>Th</w:t>
      </w:r>
      <w:r w:rsidR="00094AC5">
        <w:rPr>
          <w:b w:val="0"/>
          <w:bCs w:val="0"/>
          <w:szCs w:val="22"/>
        </w:rPr>
        <w:t>e</w:t>
      </w:r>
      <w:r w:rsidR="00F646E0">
        <w:rPr>
          <w:b w:val="0"/>
          <w:bCs w:val="0"/>
          <w:szCs w:val="22"/>
        </w:rPr>
        <w:t xml:space="preserve"> guidance for disclosure of interest income is included in </w:t>
      </w:r>
      <w:r w:rsidR="00F646E0" w:rsidRPr="009E2B78">
        <w:rPr>
          <w:b w:val="0"/>
          <w:bCs w:val="0"/>
          <w:i/>
          <w:iCs/>
          <w:szCs w:val="22"/>
        </w:rPr>
        <w:t>SSAP No. 34</w:t>
      </w:r>
      <w:r w:rsidR="009E2B78" w:rsidRPr="009E2B78">
        <w:rPr>
          <w:b w:val="0"/>
          <w:bCs w:val="0"/>
          <w:i/>
          <w:iCs/>
          <w:szCs w:val="22"/>
        </w:rPr>
        <w:t>—Investment Income Due and Accrued</w:t>
      </w:r>
      <w:r w:rsidR="009E2B78">
        <w:rPr>
          <w:b w:val="0"/>
          <w:bCs w:val="0"/>
          <w:szCs w:val="22"/>
        </w:rPr>
        <w:t>.</w:t>
      </w:r>
    </w:p>
    <w:p w14:paraId="78E23546" w14:textId="77777777" w:rsidR="009E2B78" w:rsidRDefault="009E2B78" w:rsidP="00B30CA0">
      <w:pPr>
        <w:pStyle w:val="BodyText2"/>
        <w:rPr>
          <w:b w:val="0"/>
          <w:bCs w:val="0"/>
          <w:szCs w:val="22"/>
        </w:rPr>
      </w:pPr>
    </w:p>
    <w:p w14:paraId="6D8DABB7" w14:textId="77777777" w:rsidR="00745323" w:rsidRPr="009E2B78" w:rsidRDefault="00745323" w:rsidP="00745323">
      <w:pPr>
        <w:pStyle w:val="BodyText2"/>
        <w:ind w:left="720"/>
        <w:rPr>
          <w:rFonts w:ascii="Arial" w:hAnsi="Arial" w:cs="Arial"/>
          <w:sz w:val="20"/>
        </w:rPr>
      </w:pPr>
      <w:r w:rsidRPr="009E2B78">
        <w:rPr>
          <w:rFonts w:ascii="Arial" w:hAnsi="Arial" w:cs="Arial"/>
          <w:sz w:val="20"/>
        </w:rPr>
        <w:t>Disclosures</w:t>
      </w:r>
    </w:p>
    <w:p w14:paraId="6A5AE7FC" w14:textId="77777777" w:rsidR="00745323" w:rsidRPr="00745323" w:rsidRDefault="00745323" w:rsidP="00745323">
      <w:pPr>
        <w:pStyle w:val="BodyText2"/>
        <w:ind w:left="720"/>
        <w:rPr>
          <w:rFonts w:ascii="Arial" w:hAnsi="Arial" w:cs="Arial"/>
          <w:b w:val="0"/>
          <w:bCs w:val="0"/>
          <w:sz w:val="20"/>
        </w:rPr>
      </w:pPr>
    </w:p>
    <w:p w14:paraId="6F017FC4" w14:textId="77777777" w:rsidR="00745323" w:rsidRPr="00745323" w:rsidRDefault="00745323" w:rsidP="00745323">
      <w:pPr>
        <w:pStyle w:val="BodyText2"/>
        <w:ind w:left="720"/>
        <w:rPr>
          <w:rFonts w:ascii="Arial" w:hAnsi="Arial" w:cs="Arial"/>
          <w:b w:val="0"/>
          <w:bCs w:val="0"/>
          <w:sz w:val="20"/>
        </w:rPr>
      </w:pPr>
      <w:r w:rsidRPr="00745323">
        <w:rPr>
          <w:rFonts w:ascii="Arial" w:hAnsi="Arial" w:cs="Arial"/>
          <w:b w:val="0"/>
          <w:bCs w:val="0"/>
          <w:sz w:val="20"/>
        </w:rPr>
        <w:t>7.</w:t>
      </w:r>
      <w:r w:rsidRPr="00745323">
        <w:rPr>
          <w:rFonts w:ascii="Arial" w:hAnsi="Arial" w:cs="Arial"/>
          <w:b w:val="0"/>
          <w:bCs w:val="0"/>
          <w:sz w:val="20"/>
        </w:rPr>
        <w:tab/>
        <w:t>The following disclosures shall be made for investment income due and accrued in the financial statements. (SSAP No. 37 captures disclosures for mortgage loans on nonaccrual status pursuant to paragraph 6.)</w:t>
      </w:r>
    </w:p>
    <w:p w14:paraId="28FE00E3" w14:textId="77777777" w:rsidR="00745323" w:rsidRPr="00745323" w:rsidRDefault="00745323" w:rsidP="00745323">
      <w:pPr>
        <w:pStyle w:val="BodyText2"/>
        <w:ind w:left="720"/>
        <w:rPr>
          <w:rFonts w:ascii="Arial" w:hAnsi="Arial" w:cs="Arial"/>
          <w:b w:val="0"/>
          <w:bCs w:val="0"/>
          <w:sz w:val="20"/>
        </w:rPr>
      </w:pPr>
    </w:p>
    <w:p w14:paraId="278F7ED0" w14:textId="0AC7AB29" w:rsidR="00745323" w:rsidRPr="00745323" w:rsidRDefault="00745323" w:rsidP="00745323">
      <w:pPr>
        <w:pStyle w:val="BodyText2"/>
        <w:ind w:left="1440"/>
        <w:rPr>
          <w:rFonts w:ascii="Arial" w:hAnsi="Arial" w:cs="Arial"/>
          <w:b w:val="0"/>
          <w:bCs w:val="0"/>
          <w:sz w:val="20"/>
        </w:rPr>
      </w:pPr>
      <w:r w:rsidRPr="00745323">
        <w:rPr>
          <w:rFonts w:ascii="Arial" w:hAnsi="Arial" w:cs="Arial"/>
          <w:b w:val="0"/>
          <w:bCs w:val="0"/>
          <w:sz w:val="20"/>
        </w:rPr>
        <w:t>a.</w:t>
      </w:r>
      <w:r w:rsidRPr="00745323">
        <w:rPr>
          <w:rFonts w:ascii="Arial" w:hAnsi="Arial" w:cs="Arial"/>
          <w:b w:val="0"/>
          <w:bCs w:val="0"/>
          <w:sz w:val="20"/>
        </w:rPr>
        <w:tab/>
        <w:t>The bases by category of investment income for excluding (</w:t>
      </w:r>
      <w:proofErr w:type="spellStart"/>
      <w:r w:rsidRPr="00745323">
        <w:rPr>
          <w:rFonts w:ascii="Arial" w:hAnsi="Arial" w:cs="Arial"/>
          <w:b w:val="0"/>
          <w:bCs w:val="0"/>
          <w:sz w:val="20"/>
        </w:rPr>
        <w:t>nonadmitting</w:t>
      </w:r>
      <w:proofErr w:type="spellEnd"/>
      <w:r w:rsidRPr="00745323">
        <w:rPr>
          <w:rFonts w:ascii="Arial" w:hAnsi="Arial" w:cs="Arial"/>
          <w:b w:val="0"/>
          <w:bCs w:val="0"/>
          <w:sz w:val="20"/>
        </w:rPr>
        <w:t>) any investment income due and accrued;</w:t>
      </w:r>
    </w:p>
    <w:p w14:paraId="135D541F" w14:textId="77777777" w:rsidR="00745323" w:rsidRPr="00745323" w:rsidRDefault="00745323" w:rsidP="00745323">
      <w:pPr>
        <w:pStyle w:val="BodyText2"/>
        <w:ind w:left="1440"/>
        <w:rPr>
          <w:rFonts w:ascii="Arial" w:hAnsi="Arial" w:cs="Arial"/>
          <w:b w:val="0"/>
          <w:bCs w:val="0"/>
          <w:sz w:val="20"/>
        </w:rPr>
      </w:pPr>
    </w:p>
    <w:p w14:paraId="4700A7BC" w14:textId="068E1236" w:rsidR="00745323" w:rsidRPr="00745323" w:rsidRDefault="00745323" w:rsidP="00745323">
      <w:pPr>
        <w:pStyle w:val="BodyText2"/>
        <w:ind w:left="1440"/>
        <w:rPr>
          <w:rFonts w:ascii="Arial" w:hAnsi="Arial" w:cs="Arial"/>
          <w:b w:val="0"/>
          <w:bCs w:val="0"/>
          <w:sz w:val="20"/>
        </w:rPr>
      </w:pPr>
      <w:r w:rsidRPr="00745323">
        <w:rPr>
          <w:rFonts w:ascii="Arial" w:hAnsi="Arial" w:cs="Arial"/>
          <w:b w:val="0"/>
          <w:bCs w:val="0"/>
          <w:sz w:val="20"/>
        </w:rPr>
        <w:t>b.</w:t>
      </w:r>
      <w:r w:rsidRPr="00745323">
        <w:rPr>
          <w:rFonts w:ascii="Arial" w:hAnsi="Arial" w:cs="Arial"/>
          <w:b w:val="0"/>
          <w:bCs w:val="0"/>
          <w:sz w:val="20"/>
        </w:rPr>
        <w:tab/>
        <w:t>Disclose total amount excluded.</w:t>
      </w:r>
    </w:p>
    <w:p w14:paraId="24AC7194" w14:textId="77777777" w:rsidR="00745323" w:rsidRPr="00745323" w:rsidRDefault="00745323" w:rsidP="00745323">
      <w:pPr>
        <w:pStyle w:val="BodyText2"/>
        <w:ind w:left="720"/>
        <w:rPr>
          <w:rFonts w:ascii="Arial" w:hAnsi="Arial" w:cs="Arial"/>
          <w:b w:val="0"/>
          <w:bCs w:val="0"/>
          <w:sz w:val="20"/>
        </w:rPr>
      </w:pPr>
    </w:p>
    <w:p w14:paraId="46D4843D" w14:textId="3374D8C3" w:rsidR="00D05768" w:rsidRPr="00745323" w:rsidRDefault="00745323" w:rsidP="00745323">
      <w:pPr>
        <w:pStyle w:val="BodyText2"/>
        <w:ind w:left="720"/>
        <w:rPr>
          <w:rFonts w:ascii="Arial" w:hAnsi="Arial" w:cs="Arial"/>
          <w:b w:val="0"/>
          <w:bCs w:val="0"/>
          <w:sz w:val="20"/>
        </w:rPr>
      </w:pPr>
      <w:r w:rsidRPr="00745323">
        <w:rPr>
          <w:rFonts w:ascii="Arial" w:hAnsi="Arial" w:cs="Arial"/>
          <w:b w:val="0"/>
          <w:bCs w:val="0"/>
          <w:sz w:val="20"/>
        </w:rPr>
        <w:t>8.</w:t>
      </w:r>
      <w:r w:rsidRPr="00745323">
        <w:rPr>
          <w:rFonts w:ascii="Arial" w:hAnsi="Arial" w:cs="Arial"/>
          <w:b w:val="0"/>
          <w:bCs w:val="0"/>
          <w:sz w:val="20"/>
        </w:rPr>
        <w:tab/>
        <w:t>Refer to the Preamble for further discussion regarding disclosure requirements.</w:t>
      </w:r>
    </w:p>
    <w:p w14:paraId="31F713BA" w14:textId="77777777" w:rsidR="00D05768" w:rsidRPr="00016321" w:rsidRDefault="00D05768" w:rsidP="00B30CA0">
      <w:pPr>
        <w:pStyle w:val="BodyText2"/>
        <w:rPr>
          <w:b w:val="0"/>
          <w:bCs w:val="0"/>
          <w:szCs w:val="22"/>
        </w:rPr>
      </w:pPr>
    </w:p>
    <w:p w14:paraId="0BDB1F1A" w14:textId="2758359E" w:rsidR="002A1316" w:rsidRDefault="002A1316" w:rsidP="00B30CA0">
      <w:pPr>
        <w:pStyle w:val="BodyText2"/>
        <w:rPr>
          <w:b w:val="0"/>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71B37EBC" w14:textId="64925683" w:rsidR="00A303F6" w:rsidRPr="00016321" w:rsidRDefault="00A303F6" w:rsidP="00B30CA0">
      <w:pPr>
        <w:pStyle w:val="BodyText2"/>
        <w:rPr>
          <w:szCs w:val="22"/>
        </w:rPr>
      </w:pPr>
      <w:r>
        <w:rPr>
          <w:b w:val="0"/>
          <w:szCs w:val="22"/>
        </w:rPr>
        <w:t xml:space="preserve">As noted above, this agenda </w:t>
      </w:r>
      <w:r w:rsidR="008949CE">
        <w:rPr>
          <w:b w:val="0"/>
          <w:szCs w:val="22"/>
        </w:rPr>
        <w:t xml:space="preserve">item comes from a suggestion from interested parties, which was included in their Oct. </w:t>
      </w:r>
      <w:r w:rsidR="00F84727">
        <w:rPr>
          <w:b w:val="0"/>
          <w:szCs w:val="22"/>
        </w:rPr>
        <w:t>7, 2022, comment letter</w:t>
      </w:r>
      <w:r w:rsidR="00B84F7D">
        <w:rPr>
          <w:b w:val="0"/>
          <w:szCs w:val="22"/>
        </w:rPr>
        <w:t>.</w:t>
      </w:r>
    </w:p>
    <w:p w14:paraId="7044CD15" w14:textId="77777777" w:rsidR="00A202AF" w:rsidRPr="00016321" w:rsidRDefault="00A202AF"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38E4B364" w:rsidR="00490996" w:rsidRPr="00016321" w:rsidRDefault="00490996" w:rsidP="00490996">
      <w:pPr>
        <w:pStyle w:val="Default"/>
        <w:rPr>
          <w:b/>
          <w:sz w:val="22"/>
          <w:szCs w:val="22"/>
        </w:rPr>
      </w:pPr>
      <w:r w:rsidRPr="00016321">
        <w:rPr>
          <w:b/>
          <w:sz w:val="22"/>
          <w:szCs w:val="22"/>
        </w:rPr>
        <w:lastRenderedPageBreak/>
        <w:t>Convergence with International Financial Reporting Standards (IFRS):</w:t>
      </w:r>
      <w:r w:rsidR="00F84727" w:rsidRPr="00F84727">
        <w:rPr>
          <w:bCs/>
          <w:sz w:val="22"/>
          <w:szCs w:val="22"/>
        </w:rPr>
        <w:t xml:space="preserve"> None</w:t>
      </w:r>
    </w:p>
    <w:p w14:paraId="45ED1F04" w14:textId="77777777" w:rsidR="006B37DD" w:rsidRPr="00016321" w:rsidRDefault="006B37DD" w:rsidP="00490996">
      <w:pPr>
        <w:pStyle w:val="BodyText2"/>
        <w:rPr>
          <w:b w:val="0"/>
          <w:bCs w:val="0"/>
          <w:szCs w:val="22"/>
        </w:rPr>
      </w:pPr>
    </w:p>
    <w:p w14:paraId="59E7308F" w14:textId="251AA2FC" w:rsidR="00911872" w:rsidRPr="00BE1F6B" w:rsidRDefault="002A1316" w:rsidP="0E3EDB45">
      <w:pPr>
        <w:pStyle w:val="BodyText2"/>
        <w:rPr>
          <w:b w:val="0"/>
          <w:bCs w:val="0"/>
        </w:rPr>
      </w:pPr>
      <w:r>
        <w:t>Staff Recommendation:</w:t>
      </w:r>
      <w:r w:rsidR="004128F1">
        <w:t xml:space="preserve"> NAIC s</w:t>
      </w:r>
      <w:r w:rsidR="00761440">
        <w:t>taff recommends</w:t>
      </w:r>
      <w:r w:rsidR="00D924B0">
        <w:t xml:space="preserve"> that the Working Group move this item to the active listing</w:t>
      </w:r>
      <w:r w:rsidR="00761440">
        <w:t xml:space="preserve">, categorized as </w:t>
      </w:r>
      <w:r w:rsidR="00806FC1">
        <w:t>a</w:t>
      </w:r>
      <w:r w:rsidR="00E01062">
        <w:t xml:space="preserve"> SAP</w:t>
      </w:r>
      <w:r w:rsidR="00806FC1">
        <w:t xml:space="preserve"> </w:t>
      </w:r>
      <w:r w:rsidR="00E01062">
        <w:t>clarification</w:t>
      </w:r>
      <w:r w:rsidR="007646F6">
        <w:t>,</w:t>
      </w:r>
      <w:r w:rsidR="00E01062">
        <w:t xml:space="preserve"> </w:t>
      </w:r>
      <w:r w:rsidR="00D924B0">
        <w:t xml:space="preserve">and expose revisions to </w:t>
      </w:r>
      <w:r w:rsidR="00B84F7D" w:rsidRPr="0E3EDB45">
        <w:rPr>
          <w:i/>
          <w:iCs/>
        </w:rPr>
        <w:t>SSAP No. 34—Investment Income Due and Accrued</w:t>
      </w:r>
      <w:r w:rsidR="00B84F7D">
        <w:t xml:space="preserve"> to add</w:t>
      </w:r>
      <w:r w:rsidR="001C5930">
        <w:t xml:space="preserve"> additional disclosures to data captur</w:t>
      </w:r>
      <w:r w:rsidR="005C2269">
        <w:t>e</w:t>
      </w:r>
      <w:r w:rsidR="001C5930">
        <w:t xml:space="preserve"> the gross, nonadmitted and admitted amounts for interest income due and </w:t>
      </w:r>
      <w:r w:rsidR="00270194">
        <w:t>to add</w:t>
      </w:r>
      <w:r w:rsidR="000D295A">
        <w:t xml:space="preserve"> disclosure of</w:t>
      </w:r>
      <w:r w:rsidR="00911872">
        <w:t xml:space="preserve"> the cumulative amount of paid-in-kind (PIK) interest included in the current principal balance</w:t>
      </w:r>
      <w:r w:rsidR="002B728D">
        <w:t>.</w:t>
      </w:r>
      <w:r w:rsidR="00DD3E4D">
        <w:rPr>
          <w:b w:val="0"/>
          <w:bCs w:val="0"/>
        </w:rPr>
        <w:t xml:space="preserve"> </w:t>
      </w:r>
      <w:r w:rsidR="007C60F3">
        <w:rPr>
          <w:b w:val="0"/>
          <w:bCs w:val="0"/>
        </w:rPr>
        <w:t xml:space="preserve">Adoption of this agenda item will also </w:t>
      </w:r>
      <w:r w:rsidR="009F79E4">
        <w:rPr>
          <w:b w:val="0"/>
          <w:bCs w:val="0"/>
        </w:rPr>
        <w:t>signify support for a corresponding Blanks (E) Working Group proposal to add these dis</w:t>
      </w:r>
      <w:r w:rsidR="009703A5">
        <w:rPr>
          <w:b w:val="0"/>
          <w:bCs w:val="0"/>
        </w:rPr>
        <w:t xml:space="preserve">closures </w:t>
      </w:r>
      <w:r w:rsidR="002C4FC6">
        <w:rPr>
          <w:b w:val="0"/>
          <w:bCs w:val="0"/>
        </w:rPr>
        <w:t>to Note 7 of the Annual Statement blanks.</w:t>
      </w:r>
    </w:p>
    <w:p w14:paraId="766C5624" w14:textId="77777777" w:rsidR="00B84F7D" w:rsidRDefault="00B84F7D" w:rsidP="004E2BB9">
      <w:pPr>
        <w:pStyle w:val="BodyText2"/>
        <w:rPr>
          <w:szCs w:val="22"/>
        </w:rPr>
      </w:pPr>
    </w:p>
    <w:p w14:paraId="03550971" w14:textId="39D8D6D9" w:rsidR="00B84F7D" w:rsidRPr="00D75F5A" w:rsidRDefault="00954E0E" w:rsidP="004E2BB9">
      <w:pPr>
        <w:pStyle w:val="BodyText2"/>
        <w:rPr>
          <w:szCs w:val="22"/>
        </w:rPr>
      </w:pPr>
      <w:r w:rsidRPr="00D75F5A">
        <w:rPr>
          <w:szCs w:val="22"/>
        </w:rPr>
        <w:t>Proposed edits to SSAP No. 34</w:t>
      </w:r>
      <w:r w:rsidR="00D75F5A" w:rsidRPr="00D75F5A">
        <w:rPr>
          <w:szCs w:val="22"/>
        </w:rPr>
        <w:t>:</w:t>
      </w:r>
    </w:p>
    <w:p w14:paraId="79AFDCD0" w14:textId="77777777" w:rsidR="00B84F7D" w:rsidRDefault="00B84F7D" w:rsidP="004E2BB9">
      <w:pPr>
        <w:pStyle w:val="BodyText2"/>
        <w:rPr>
          <w:rFonts w:ascii="Arial" w:hAnsi="Arial" w:cs="Arial"/>
          <w:b w:val="0"/>
          <w:szCs w:val="22"/>
        </w:rPr>
      </w:pPr>
    </w:p>
    <w:p w14:paraId="407470D4" w14:textId="77777777" w:rsidR="00B84F7D" w:rsidRPr="009E2B78" w:rsidRDefault="00B84F7D" w:rsidP="00B84F7D">
      <w:pPr>
        <w:pStyle w:val="BodyText2"/>
        <w:ind w:left="720"/>
        <w:rPr>
          <w:rFonts w:ascii="Arial" w:hAnsi="Arial" w:cs="Arial"/>
          <w:sz w:val="20"/>
        </w:rPr>
      </w:pPr>
      <w:r w:rsidRPr="009E2B78">
        <w:rPr>
          <w:rFonts w:ascii="Arial" w:hAnsi="Arial" w:cs="Arial"/>
          <w:sz w:val="20"/>
        </w:rPr>
        <w:t>Disclosures</w:t>
      </w:r>
    </w:p>
    <w:p w14:paraId="4E1958D2" w14:textId="77777777" w:rsidR="00B84F7D" w:rsidRPr="00745323" w:rsidRDefault="00B84F7D" w:rsidP="00B84F7D">
      <w:pPr>
        <w:pStyle w:val="BodyText2"/>
        <w:ind w:left="720"/>
        <w:rPr>
          <w:rFonts w:ascii="Arial" w:hAnsi="Arial" w:cs="Arial"/>
          <w:b w:val="0"/>
          <w:bCs w:val="0"/>
          <w:sz w:val="20"/>
        </w:rPr>
      </w:pPr>
    </w:p>
    <w:p w14:paraId="3D714808" w14:textId="77777777" w:rsidR="00B84F7D" w:rsidRPr="00745323" w:rsidRDefault="00B84F7D" w:rsidP="00B84F7D">
      <w:pPr>
        <w:pStyle w:val="BodyText2"/>
        <w:ind w:left="720"/>
        <w:rPr>
          <w:rFonts w:ascii="Arial" w:hAnsi="Arial" w:cs="Arial"/>
          <w:b w:val="0"/>
          <w:bCs w:val="0"/>
          <w:sz w:val="20"/>
        </w:rPr>
      </w:pPr>
      <w:r w:rsidRPr="00745323">
        <w:rPr>
          <w:rFonts w:ascii="Arial" w:hAnsi="Arial" w:cs="Arial"/>
          <w:b w:val="0"/>
          <w:bCs w:val="0"/>
          <w:sz w:val="20"/>
        </w:rPr>
        <w:t>7.</w:t>
      </w:r>
      <w:r w:rsidRPr="00745323">
        <w:rPr>
          <w:rFonts w:ascii="Arial" w:hAnsi="Arial" w:cs="Arial"/>
          <w:b w:val="0"/>
          <w:bCs w:val="0"/>
          <w:sz w:val="20"/>
        </w:rPr>
        <w:tab/>
        <w:t>The following disclosures shall be made for investment income due and accrued in the financial statements. (SSAP No. 37 captures disclosures for mortgage loans on nonaccrual status pursuant to paragraph 6.)</w:t>
      </w:r>
    </w:p>
    <w:p w14:paraId="3DE52948" w14:textId="77777777" w:rsidR="00B84F7D" w:rsidRPr="00745323" w:rsidRDefault="00B84F7D" w:rsidP="00B84F7D">
      <w:pPr>
        <w:pStyle w:val="BodyText2"/>
        <w:ind w:left="720"/>
        <w:rPr>
          <w:rFonts w:ascii="Arial" w:hAnsi="Arial" w:cs="Arial"/>
          <w:b w:val="0"/>
          <w:bCs w:val="0"/>
          <w:sz w:val="20"/>
        </w:rPr>
      </w:pPr>
    </w:p>
    <w:p w14:paraId="1B6D88D9" w14:textId="77777777" w:rsidR="00B84F7D" w:rsidRPr="00745323" w:rsidRDefault="00B84F7D" w:rsidP="00C57885">
      <w:pPr>
        <w:pStyle w:val="BodyText2"/>
        <w:ind w:left="2160" w:hanging="720"/>
        <w:rPr>
          <w:rFonts w:ascii="Arial" w:hAnsi="Arial" w:cs="Arial"/>
          <w:b w:val="0"/>
          <w:bCs w:val="0"/>
          <w:sz w:val="20"/>
        </w:rPr>
      </w:pPr>
      <w:r w:rsidRPr="00745323">
        <w:rPr>
          <w:rFonts w:ascii="Arial" w:hAnsi="Arial" w:cs="Arial"/>
          <w:b w:val="0"/>
          <w:bCs w:val="0"/>
          <w:sz w:val="20"/>
        </w:rPr>
        <w:t>a.</w:t>
      </w:r>
      <w:r w:rsidRPr="00745323">
        <w:rPr>
          <w:rFonts w:ascii="Arial" w:hAnsi="Arial" w:cs="Arial"/>
          <w:b w:val="0"/>
          <w:bCs w:val="0"/>
          <w:sz w:val="20"/>
        </w:rPr>
        <w:tab/>
        <w:t>The bases by category of investment income for excluding (</w:t>
      </w:r>
      <w:proofErr w:type="spellStart"/>
      <w:r w:rsidRPr="00745323">
        <w:rPr>
          <w:rFonts w:ascii="Arial" w:hAnsi="Arial" w:cs="Arial"/>
          <w:b w:val="0"/>
          <w:bCs w:val="0"/>
          <w:sz w:val="20"/>
        </w:rPr>
        <w:t>nonadmitting</w:t>
      </w:r>
      <w:proofErr w:type="spellEnd"/>
      <w:r w:rsidRPr="00745323">
        <w:rPr>
          <w:rFonts w:ascii="Arial" w:hAnsi="Arial" w:cs="Arial"/>
          <w:b w:val="0"/>
          <w:bCs w:val="0"/>
          <w:sz w:val="20"/>
        </w:rPr>
        <w:t>) any investment income due and accrued;</w:t>
      </w:r>
    </w:p>
    <w:p w14:paraId="5427B091" w14:textId="77777777" w:rsidR="00B84F7D" w:rsidRPr="00745323" w:rsidRDefault="00B84F7D" w:rsidP="00C57885">
      <w:pPr>
        <w:pStyle w:val="BodyText2"/>
        <w:ind w:left="2160" w:hanging="720"/>
        <w:rPr>
          <w:rFonts w:ascii="Arial" w:hAnsi="Arial" w:cs="Arial"/>
          <w:b w:val="0"/>
          <w:bCs w:val="0"/>
          <w:sz w:val="20"/>
        </w:rPr>
      </w:pPr>
    </w:p>
    <w:p w14:paraId="11AD8C4F" w14:textId="0C87E65A" w:rsidR="00B84F7D" w:rsidRDefault="00B84F7D" w:rsidP="00C57885">
      <w:pPr>
        <w:pStyle w:val="BodyText2"/>
        <w:ind w:left="2160" w:hanging="720"/>
        <w:rPr>
          <w:ins w:id="1" w:author="Stultz, Jake" w:date="2022-11-10T12:12:00Z"/>
          <w:rFonts w:ascii="Arial" w:hAnsi="Arial" w:cs="Arial"/>
          <w:b w:val="0"/>
          <w:bCs w:val="0"/>
          <w:sz w:val="20"/>
        </w:rPr>
      </w:pPr>
      <w:r w:rsidRPr="00745323">
        <w:rPr>
          <w:rFonts w:ascii="Arial" w:hAnsi="Arial" w:cs="Arial"/>
          <w:b w:val="0"/>
          <w:bCs w:val="0"/>
          <w:sz w:val="20"/>
        </w:rPr>
        <w:t>b.</w:t>
      </w:r>
      <w:r w:rsidRPr="00745323">
        <w:rPr>
          <w:rFonts w:ascii="Arial" w:hAnsi="Arial" w:cs="Arial"/>
          <w:b w:val="0"/>
          <w:bCs w:val="0"/>
          <w:sz w:val="20"/>
        </w:rPr>
        <w:tab/>
        <w:t>Disclose total amount excluded</w:t>
      </w:r>
      <w:ins w:id="2" w:author="Stultz, Jake" w:date="2022-11-10T12:24:00Z">
        <w:r w:rsidR="00FB6239">
          <w:rPr>
            <w:rFonts w:ascii="Arial" w:hAnsi="Arial" w:cs="Arial"/>
            <w:b w:val="0"/>
            <w:bCs w:val="0"/>
            <w:sz w:val="20"/>
          </w:rPr>
          <w:t>;</w:t>
        </w:r>
      </w:ins>
      <w:del w:id="3" w:author="Stultz, Jake" w:date="2022-11-10T12:24:00Z">
        <w:r w:rsidRPr="00745323" w:rsidDel="00FB6239">
          <w:rPr>
            <w:rFonts w:ascii="Arial" w:hAnsi="Arial" w:cs="Arial"/>
            <w:b w:val="0"/>
            <w:bCs w:val="0"/>
            <w:sz w:val="20"/>
          </w:rPr>
          <w:delText>.</w:delText>
        </w:r>
      </w:del>
    </w:p>
    <w:p w14:paraId="129391C3" w14:textId="77777777" w:rsidR="004B4B91" w:rsidRDefault="004B4B91" w:rsidP="00C57885">
      <w:pPr>
        <w:pStyle w:val="BodyText2"/>
        <w:ind w:left="2160" w:hanging="720"/>
        <w:rPr>
          <w:ins w:id="4" w:author="Stultz, Jake" w:date="2022-11-10T12:12:00Z"/>
          <w:rFonts w:ascii="Arial" w:hAnsi="Arial" w:cs="Arial"/>
          <w:b w:val="0"/>
          <w:bCs w:val="0"/>
          <w:sz w:val="20"/>
        </w:rPr>
      </w:pPr>
    </w:p>
    <w:p w14:paraId="72706C55" w14:textId="40BAE2EB" w:rsidR="00453B0C" w:rsidRDefault="00453B0C" w:rsidP="00C57885">
      <w:pPr>
        <w:pStyle w:val="BodyText2"/>
        <w:ind w:left="2160" w:hanging="720"/>
        <w:rPr>
          <w:ins w:id="5" w:author="Stultz, Jake" w:date="2022-11-10T13:08:00Z"/>
          <w:rFonts w:ascii="Arial" w:hAnsi="Arial" w:cs="Arial"/>
          <w:b w:val="0"/>
          <w:bCs w:val="0"/>
          <w:sz w:val="20"/>
        </w:rPr>
      </w:pPr>
      <w:ins w:id="6" w:author="Stultz, Jake" w:date="2022-11-10T12:12:00Z">
        <w:r>
          <w:rPr>
            <w:rFonts w:ascii="Arial" w:hAnsi="Arial" w:cs="Arial"/>
            <w:b w:val="0"/>
            <w:bCs w:val="0"/>
            <w:sz w:val="20"/>
          </w:rPr>
          <w:t>c.</w:t>
        </w:r>
        <w:r>
          <w:rPr>
            <w:rFonts w:ascii="Arial" w:hAnsi="Arial" w:cs="Arial"/>
            <w:b w:val="0"/>
            <w:bCs w:val="0"/>
            <w:sz w:val="20"/>
          </w:rPr>
          <w:tab/>
        </w:r>
      </w:ins>
      <w:ins w:id="7" w:author="Stultz, Jake" w:date="2022-11-10T12:24:00Z">
        <w:r w:rsidR="000D295A">
          <w:rPr>
            <w:rFonts w:ascii="Arial" w:hAnsi="Arial" w:cs="Arial"/>
            <w:b w:val="0"/>
            <w:bCs w:val="0"/>
            <w:sz w:val="20"/>
          </w:rPr>
          <w:t xml:space="preserve">Disclose the </w:t>
        </w:r>
        <w:r w:rsidR="000D295A" w:rsidRPr="000D295A">
          <w:rPr>
            <w:rFonts w:ascii="Arial" w:hAnsi="Arial" w:cs="Arial"/>
            <w:b w:val="0"/>
            <w:bCs w:val="0"/>
            <w:sz w:val="20"/>
          </w:rPr>
          <w:t>gross, nonadmitted and admitted amounts for interest income due</w:t>
        </w:r>
      </w:ins>
      <w:ins w:id="8" w:author="Stultz, Jake" w:date="2022-11-14T15:08:00Z">
        <w:r w:rsidR="00822298">
          <w:rPr>
            <w:rFonts w:ascii="Arial" w:hAnsi="Arial" w:cs="Arial"/>
            <w:b w:val="0"/>
            <w:bCs w:val="0"/>
            <w:sz w:val="20"/>
          </w:rPr>
          <w:t xml:space="preserve"> and accrued</w:t>
        </w:r>
      </w:ins>
      <w:ins w:id="9" w:author="Stultz, Jake" w:date="2022-11-10T12:24:00Z">
        <w:r w:rsidR="00FB6239">
          <w:rPr>
            <w:rFonts w:ascii="Arial" w:hAnsi="Arial" w:cs="Arial"/>
            <w:b w:val="0"/>
            <w:bCs w:val="0"/>
            <w:sz w:val="20"/>
          </w:rPr>
          <w:t>.</w:t>
        </w:r>
      </w:ins>
    </w:p>
    <w:p w14:paraId="3271F858" w14:textId="77777777" w:rsidR="00A464FA" w:rsidRDefault="00A464FA" w:rsidP="00C57885">
      <w:pPr>
        <w:pStyle w:val="BodyText2"/>
        <w:ind w:left="2160" w:hanging="720"/>
        <w:rPr>
          <w:ins w:id="10" w:author="Stultz, Jake" w:date="2022-11-10T13:08:00Z"/>
          <w:rFonts w:ascii="Arial" w:hAnsi="Arial" w:cs="Arial"/>
          <w:b w:val="0"/>
          <w:bCs w:val="0"/>
          <w:sz w:val="20"/>
        </w:rPr>
      </w:pPr>
    </w:p>
    <w:p w14:paraId="47B3847C" w14:textId="516B18A7" w:rsidR="00A464FA" w:rsidRPr="00745323" w:rsidRDefault="00A464FA" w:rsidP="00C57885">
      <w:pPr>
        <w:pStyle w:val="BodyText2"/>
        <w:ind w:left="2160" w:hanging="720"/>
        <w:rPr>
          <w:rFonts w:ascii="Arial" w:hAnsi="Arial" w:cs="Arial"/>
          <w:b w:val="0"/>
          <w:bCs w:val="0"/>
          <w:sz w:val="20"/>
        </w:rPr>
      </w:pPr>
      <w:ins w:id="11" w:author="Stultz, Jake" w:date="2022-11-10T13:08:00Z">
        <w:r>
          <w:rPr>
            <w:rFonts w:ascii="Arial" w:hAnsi="Arial" w:cs="Arial"/>
            <w:b w:val="0"/>
            <w:bCs w:val="0"/>
            <w:sz w:val="20"/>
          </w:rPr>
          <w:t>d.</w:t>
        </w:r>
        <w:r>
          <w:rPr>
            <w:rFonts w:ascii="Arial" w:hAnsi="Arial" w:cs="Arial"/>
            <w:b w:val="0"/>
            <w:bCs w:val="0"/>
            <w:sz w:val="20"/>
          </w:rPr>
          <w:tab/>
        </w:r>
      </w:ins>
      <w:ins w:id="12" w:author="Stultz, Jake" w:date="2022-11-10T13:58:00Z">
        <w:r w:rsidR="00A10A6A">
          <w:rPr>
            <w:rFonts w:ascii="Arial" w:hAnsi="Arial" w:cs="Arial"/>
            <w:b w:val="0"/>
            <w:bCs w:val="0"/>
            <w:sz w:val="20"/>
          </w:rPr>
          <w:t>Dis</w:t>
        </w:r>
      </w:ins>
      <w:ins w:id="13" w:author="Stultz, Jake" w:date="2022-11-10T13:59:00Z">
        <w:r w:rsidR="00A10A6A">
          <w:rPr>
            <w:rFonts w:ascii="Arial" w:hAnsi="Arial" w:cs="Arial"/>
            <w:b w:val="0"/>
            <w:bCs w:val="0"/>
            <w:sz w:val="20"/>
          </w:rPr>
          <w:t>close</w:t>
        </w:r>
      </w:ins>
      <w:ins w:id="14" w:author="Stultz, Jake" w:date="2022-11-10T14:24:00Z">
        <w:r w:rsidR="00406314">
          <w:rPr>
            <w:rFonts w:ascii="Arial" w:hAnsi="Arial" w:cs="Arial"/>
            <w:b w:val="0"/>
            <w:bCs w:val="0"/>
            <w:sz w:val="20"/>
          </w:rPr>
          <w:t xml:space="preserve"> </w:t>
        </w:r>
      </w:ins>
      <w:ins w:id="15" w:author="Stultz, Jake" w:date="2022-11-10T14:33:00Z">
        <w:r w:rsidR="00894BFC">
          <w:rPr>
            <w:rFonts w:ascii="Arial" w:hAnsi="Arial" w:cs="Arial"/>
            <w:b w:val="0"/>
            <w:bCs w:val="0"/>
            <w:sz w:val="20"/>
          </w:rPr>
          <w:t xml:space="preserve">aggregate deferred interest and </w:t>
        </w:r>
      </w:ins>
      <w:ins w:id="16" w:author="Stultz, Jake" w:date="2022-11-10T14:24:00Z">
        <w:r w:rsidR="00406314" w:rsidRPr="00406314">
          <w:rPr>
            <w:rFonts w:ascii="Arial" w:hAnsi="Arial" w:cs="Arial"/>
            <w:b w:val="0"/>
            <w:bCs w:val="0"/>
            <w:sz w:val="20"/>
          </w:rPr>
          <w:t>cumulative amount</w:t>
        </w:r>
      </w:ins>
      <w:ins w:id="17" w:author="Stultz, Jake" w:date="2022-11-10T14:34:00Z">
        <w:r w:rsidR="00894BFC">
          <w:rPr>
            <w:rFonts w:ascii="Arial" w:hAnsi="Arial" w:cs="Arial"/>
            <w:b w:val="0"/>
            <w:bCs w:val="0"/>
            <w:sz w:val="20"/>
          </w:rPr>
          <w:t>s</w:t>
        </w:r>
      </w:ins>
      <w:ins w:id="18" w:author="Stultz, Jake" w:date="2022-11-10T14:24:00Z">
        <w:r w:rsidR="00406314" w:rsidRPr="00406314">
          <w:rPr>
            <w:rFonts w:ascii="Arial" w:hAnsi="Arial" w:cs="Arial"/>
            <w:b w:val="0"/>
            <w:bCs w:val="0"/>
            <w:sz w:val="20"/>
          </w:rPr>
          <w:t xml:space="preserve"> of </w:t>
        </w:r>
      </w:ins>
      <w:ins w:id="19" w:author="Stultz, Jake" w:date="2022-11-10T14:34:00Z">
        <w:r w:rsidR="00497594">
          <w:rPr>
            <w:rFonts w:ascii="Arial" w:hAnsi="Arial" w:cs="Arial"/>
            <w:b w:val="0"/>
            <w:bCs w:val="0"/>
            <w:sz w:val="20"/>
          </w:rPr>
          <w:t>paid-in-kind (</w:t>
        </w:r>
      </w:ins>
      <w:ins w:id="20" w:author="Stultz, Jake" w:date="2022-11-10T14:24:00Z">
        <w:r w:rsidR="00406314" w:rsidRPr="00406314">
          <w:rPr>
            <w:rFonts w:ascii="Arial" w:hAnsi="Arial" w:cs="Arial"/>
            <w:b w:val="0"/>
            <w:bCs w:val="0"/>
            <w:sz w:val="20"/>
          </w:rPr>
          <w:t>PIK</w:t>
        </w:r>
      </w:ins>
      <w:ins w:id="21" w:author="Stultz, Jake" w:date="2022-11-10T14:34:00Z">
        <w:r w:rsidR="00497594">
          <w:rPr>
            <w:rFonts w:ascii="Arial" w:hAnsi="Arial" w:cs="Arial"/>
            <w:b w:val="0"/>
            <w:bCs w:val="0"/>
            <w:sz w:val="20"/>
          </w:rPr>
          <w:t>)</w:t>
        </w:r>
      </w:ins>
      <w:ins w:id="22" w:author="Stultz, Jake" w:date="2022-11-10T14:24:00Z">
        <w:r w:rsidR="00406314" w:rsidRPr="00406314">
          <w:rPr>
            <w:rFonts w:ascii="Arial" w:hAnsi="Arial" w:cs="Arial"/>
            <w:b w:val="0"/>
            <w:bCs w:val="0"/>
            <w:sz w:val="20"/>
          </w:rPr>
          <w:t xml:space="preserve"> interest included in the current principal balance</w:t>
        </w:r>
        <w:r w:rsidR="00406314">
          <w:rPr>
            <w:rFonts w:ascii="Arial" w:hAnsi="Arial" w:cs="Arial"/>
            <w:b w:val="0"/>
            <w:bCs w:val="0"/>
            <w:sz w:val="20"/>
          </w:rPr>
          <w:t>.</w:t>
        </w:r>
      </w:ins>
    </w:p>
    <w:p w14:paraId="49EC802D" w14:textId="77777777" w:rsidR="00B84F7D" w:rsidRPr="00745323" w:rsidRDefault="00B84F7D" w:rsidP="00B84F7D">
      <w:pPr>
        <w:pStyle w:val="BodyText2"/>
        <w:ind w:left="720"/>
        <w:rPr>
          <w:rFonts w:ascii="Arial" w:hAnsi="Arial" w:cs="Arial"/>
          <w:b w:val="0"/>
          <w:bCs w:val="0"/>
          <w:sz w:val="20"/>
        </w:rPr>
      </w:pPr>
    </w:p>
    <w:p w14:paraId="10FE1126" w14:textId="77777777" w:rsidR="00B84F7D" w:rsidRPr="00745323" w:rsidRDefault="00B84F7D" w:rsidP="00B84F7D">
      <w:pPr>
        <w:pStyle w:val="BodyText2"/>
        <w:ind w:left="720"/>
        <w:rPr>
          <w:rFonts w:ascii="Arial" w:hAnsi="Arial" w:cs="Arial"/>
          <w:b w:val="0"/>
          <w:bCs w:val="0"/>
          <w:sz w:val="20"/>
        </w:rPr>
      </w:pPr>
      <w:r w:rsidRPr="00745323">
        <w:rPr>
          <w:rFonts w:ascii="Arial" w:hAnsi="Arial" w:cs="Arial"/>
          <w:b w:val="0"/>
          <w:bCs w:val="0"/>
          <w:sz w:val="20"/>
        </w:rPr>
        <w:t>8.</w:t>
      </w:r>
      <w:r w:rsidRPr="00745323">
        <w:rPr>
          <w:rFonts w:ascii="Arial" w:hAnsi="Arial" w:cs="Arial"/>
          <w:b w:val="0"/>
          <w:bCs w:val="0"/>
          <w:sz w:val="20"/>
        </w:rPr>
        <w:tab/>
        <w:t>Refer to the Preamble for further discussion regarding disclosure requirements.</w:t>
      </w:r>
    </w:p>
    <w:p w14:paraId="0E81BBA8" w14:textId="77777777" w:rsidR="00B84F7D" w:rsidRDefault="00B84F7D" w:rsidP="004E2BB9">
      <w:pPr>
        <w:pStyle w:val="BodyText2"/>
        <w:rPr>
          <w:rFonts w:ascii="Arial" w:hAnsi="Arial" w:cs="Arial"/>
          <w:b w:val="0"/>
          <w:szCs w:val="22"/>
        </w:rPr>
      </w:pPr>
    </w:p>
    <w:p w14:paraId="1675B0C9" w14:textId="77777777" w:rsidR="00984FA6" w:rsidRPr="00016321" w:rsidRDefault="00984FA6" w:rsidP="00B30CA0">
      <w:pPr>
        <w:pStyle w:val="BodyText2"/>
        <w:rPr>
          <w:b w:val="0"/>
          <w:bCs w:val="0"/>
          <w:szCs w:val="22"/>
        </w:rPr>
      </w:pPr>
    </w:p>
    <w:p w14:paraId="53229BB2" w14:textId="49F115F8" w:rsidR="002A1316" w:rsidRPr="00016321" w:rsidRDefault="002A1316" w:rsidP="00C71C2C">
      <w:pPr>
        <w:pStyle w:val="BodyText2"/>
        <w:rPr>
          <w:b w:val="0"/>
          <w:szCs w:val="22"/>
        </w:rPr>
      </w:pPr>
      <w:r w:rsidRPr="00016321">
        <w:rPr>
          <w:szCs w:val="22"/>
        </w:rPr>
        <w:t>Staff Review Completed by:</w:t>
      </w:r>
      <w:r w:rsidR="00CA4E49">
        <w:rPr>
          <w:szCs w:val="22"/>
        </w:rPr>
        <w:t xml:space="preserve"> </w:t>
      </w:r>
      <w:r w:rsidR="009204FB">
        <w:rPr>
          <w:b w:val="0"/>
          <w:bCs w:val="0"/>
          <w:szCs w:val="22"/>
        </w:rPr>
        <w:t>Jake Stultz—</w:t>
      </w:r>
      <w:r w:rsidR="00FE7FAA" w:rsidRPr="00C71C2C">
        <w:rPr>
          <w:b w:val="0"/>
          <w:bCs w:val="0"/>
          <w:szCs w:val="22"/>
        </w:rPr>
        <w:t xml:space="preserve">NAIC </w:t>
      </w:r>
      <w:r w:rsidR="006B37DD" w:rsidRPr="00C71C2C">
        <w:rPr>
          <w:b w:val="0"/>
          <w:bCs w:val="0"/>
          <w:szCs w:val="22"/>
        </w:rPr>
        <w:t>S</w:t>
      </w:r>
      <w:r w:rsidR="00FE7FAA" w:rsidRPr="00C71C2C">
        <w:rPr>
          <w:b w:val="0"/>
          <w:bCs w:val="0"/>
          <w:szCs w:val="22"/>
        </w:rPr>
        <w:t>taff</w:t>
      </w:r>
      <w:r w:rsidR="00AA44AF">
        <w:rPr>
          <w:b w:val="0"/>
          <w:bCs w:val="0"/>
          <w:szCs w:val="22"/>
        </w:rPr>
        <w:t>, November 2022</w:t>
      </w:r>
    </w:p>
    <w:p w14:paraId="71BBEFE0" w14:textId="77777777" w:rsidR="002A1316" w:rsidRDefault="002A1316" w:rsidP="00B30CA0">
      <w:pPr>
        <w:rPr>
          <w:sz w:val="22"/>
        </w:rPr>
      </w:pPr>
    </w:p>
    <w:p w14:paraId="30A3EC59" w14:textId="3E8AFB78" w:rsidR="006B37DD" w:rsidRDefault="006B37DD" w:rsidP="00B30CA0">
      <w:pPr>
        <w:rPr>
          <w:sz w:val="22"/>
          <w:szCs w:val="22"/>
        </w:rPr>
      </w:pPr>
    </w:p>
    <w:p w14:paraId="400005D3" w14:textId="77777777" w:rsidR="006B37DD" w:rsidRDefault="006B37DD" w:rsidP="00B30CA0">
      <w:pPr>
        <w:rPr>
          <w:sz w:val="22"/>
        </w:rPr>
      </w:pPr>
    </w:p>
    <w:p w14:paraId="5BEC363C" w14:textId="1CA81D57" w:rsidR="00CC53AA" w:rsidRDefault="002A1316" w:rsidP="000579B6">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942397">
        <w:rPr>
          <w:noProof/>
          <w:sz w:val="16"/>
          <w:szCs w:val="16"/>
        </w:rPr>
        <w:t>https://naiconline.sharepoint.com/teams/FRSStatutoryAccounting/National Meetings/A. National Meeting Materials/2022/Fall - December/Meeting/E - 22-17 - Interest Income.docx</w:t>
      </w:r>
      <w:r w:rsidRPr="000579B6">
        <w:rPr>
          <w:sz w:val="16"/>
          <w:szCs w:val="16"/>
        </w:rPr>
        <w:fldChar w:fldCharType="end"/>
      </w:r>
    </w:p>
    <w:p w14:paraId="0FE979AF" w14:textId="77777777" w:rsidR="00AA1DC0" w:rsidRPr="00DF407B" w:rsidRDefault="00AA1DC0" w:rsidP="000579B6">
      <w:pPr>
        <w:rPr>
          <w:sz w:val="22"/>
          <w:szCs w:val="22"/>
        </w:rPr>
      </w:pPr>
    </w:p>
    <w:sectPr w:rsidR="00AA1DC0" w:rsidRPr="00DF407B" w:rsidSect="00DF407B">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BC8AE" w14:textId="77777777" w:rsidR="00AA54AC" w:rsidRDefault="00AA54AC">
      <w:r>
        <w:separator/>
      </w:r>
    </w:p>
  </w:endnote>
  <w:endnote w:type="continuationSeparator" w:id="0">
    <w:p w14:paraId="73074F39" w14:textId="77777777" w:rsidR="00AA54AC" w:rsidRDefault="00AA54AC">
      <w:r>
        <w:continuationSeparator/>
      </w:r>
    </w:p>
  </w:endnote>
  <w:endnote w:type="continuationNotice" w:id="1">
    <w:p w14:paraId="49CB99C5" w14:textId="77777777" w:rsidR="00AA54AC" w:rsidRDefault="00AA54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B3E62" w14:textId="77777777" w:rsidR="004C5DD6" w:rsidRDefault="004C5D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060A80F8"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22</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659C1" w14:textId="77777777" w:rsidR="00AA54AC" w:rsidRDefault="00AA54AC">
      <w:r>
        <w:separator/>
      </w:r>
    </w:p>
  </w:footnote>
  <w:footnote w:type="continuationSeparator" w:id="0">
    <w:p w14:paraId="652B90D6" w14:textId="77777777" w:rsidR="00AA54AC" w:rsidRDefault="00AA54AC">
      <w:r>
        <w:continuationSeparator/>
      </w:r>
    </w:p>
  </w:footnote>
  <w:footnote w:type="continuationNotice" w:id="1">
    <w:p w14:paraId="2F5BC379" w14:textId="77777777" w:rsidR="00AA54AC" w:rsidRDefault="00AA54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C0707" w14:textId="77777777" w:rsidR="004C5DD6" w:rsidRDefault="004C5D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0AE6" w14:textId="3FF6CBF3" w:rsidR="006D3A59" w:rsidRPr="00F04F9A" w:rsidRDefault="006D3A59">
    <w:pPr>
      <w:pStyle w:val="Header"/>
      <w:jc w:val="right"/>
      <w:rPr>
        <w:b/>
        <w:sz w:val="20"/>
      </w:rPr>
    </w:pPr>
    <w:r w:rsidRPr="00F04F9A">
      <w:rPr>
        <w:b/>
        <w:sz w:val="20"/>
      </w:rPr>
      <w:t>Attachment</w:t>
    </w:r>
    <w:r w:rsidR="004C5DD6">
      <w:rPr>
        <w:b/>
        <w:sz w:val="20"/>
      </w:rPr>
      <w:t xml:space="preserve"> E</w:t>
    </w:r>
  </w:p>
  <w:p w14:paraId="14FEED1A" w14:textId="7E1D2A90"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4C5DD6">
      <w:rPr>
        <w:bCs/>
        <w:sz w:val="20"/>
      </w:rPr>
      <w:t>17</w:t>
    </w:r>
  </w:p>
  <w:p w14:paraId="12DAC63B" w14:textId="77777777" w:rsidR="006D3A59" w:rsidRDefault="006D3A5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8"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0"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17"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19"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0"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2"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3"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873538439">
    <w:abstractNumId w:val="11"/>
  </w:num>
  <w:num w:numId="2" w16cid:durableId="1167021306">
    <w:abstractNumId w:val="20"/>
  </w:num>
  <w:num w:numId="3" w16cid:durableId="1082143913">
    <w:abstractNumId w:val="17"/>
  </w:num>
  <w:num w:numId="4" w16cid:durableId="1832915419">
    <w:abstractNumId w:val="13"/>
  </w:num>
  <w:num w:numId="5" w16cid:durableId="464930513">
    <w:abstractNumId w:val="14"/>
  </w:num>
  <w:num w:numId="6" w16cid:durableId="300964495">
    <w:abstractNumId w:val="10"/>
  </w:num>
  <w:num w:numId="7" w16cid:durableId="1352218795">
    <w:abstractNumId w:val="7"/>
  </w:num>
  <w:num w:numId="8" w16cid:durableId="1966497324">
    <w:abstractNumId w:val="12"/>
  </w:num>
  <w:num w:numId="9" w16cid:durableId="2103258322">
    <w:abstractNumId w:val="16"/>
  </w:num>
  <w:num w:numId="10" w16cid:durableId="878516245">
    <w:abstractNumId w:val="18"/>
  </w:num>
  <w:num w:numId="11" w16cid:durableId="468860754">
    <w:abstractNumId w:val="3"/>
  </w:num>
  <w:num w:numId="12" w16cid:durableId="528183427">
    <w:abstractNumId w:val="15"/>
  </w:num>
  <w:num w:numId="13" w16cid:durableId="1200438929">
    <w:abstractNumId w:val="19"/>
  </w:num>
  <w:num w:numId="14" w16cid:durableId="737823767">
    <w:abstractNumId w:val="0"/>
  </w:num>
  <w:num w:numId="15" w16cid:durableId="1832402100">
    <w:abstractNumId w:val="5"/>
  </w:num>
  <w:num w:numId="16" w16cid:durableId="530724677">
    <w:abstractNumId w:val="21"/>
  </w:num>
  <w:num w:numId="17" w16cid:durableId="1335379354">
    <w:abstractNumId w:val="23"/>
  </w:num>
  <w:num w:numId="18" w16cid:durableId="1337491349">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1792283693">
    <w:abstractNumId w:val="9"/>
  </w:num>
  <w:num w:numId="20" w16cid:durableId="897739045">
    <w:abstractNumId w:val="4"/>
  </w:num>
  <w:num w:numId="21" w16cid:durableId="1502311822">
    <w:abstractNumId w:val="1"/>
  </w:num>
  <w:num w:numId="22" w16cid:durableId="1963462953">
    <w:abstractNumId w:val="22"/>
  </w:num>
  <w:num w:numId="23" w16cid:durableId="963195535">
    <w:abstractNumId w:val="1"/>
  </w:num>
  <w:num w:numId="24" w16cid:durableId="673992375">
    <w:abstractNumId w:val="6"/>
  </w:num>
  <w:num w:numId="25" w16cid:durableId="31668594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ultz, Jake">
    <w15:presenceInfo w15:providerId="AD" w15:userId="S::jstultz@naic.org::cdc45a42-0d16-4b8d-9572-7f7eb7d91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16321"/>
    <w:rsid w:val="000339FB"/>
    <w:rsid w:val="00034B2F"/>
    <w:rsid w:val="000579B6"/>
    <w:rsid w:val="00062300"/>
    <w:rsid w:val="00091380"/>
    <w:rsid w:val="00094AC5"/>
    <w:rsid w:val="000967FA"/>
    <w:rsid w:val="000A442B"/>
    <w:rsid w:val="000A56AD"/>
    <w:rsid w:val="000A6245"/>
    <w:rsid w:val="000B6B4B"/>
    <w:rsid w:val="000C7DF6"/>
    <w:rsid w:val="000D295A"/>
    <w:rsid w:val="000D6AE8"/>
    <w:rsid w:val="000E1131"/>
    <w:rsid w:val="000E16CA"/>
    <w:rsid w:val="00102186"/>
    <w:rsid w:val="00113CEB"/>
    <w:rsid w:val="001155F2"/>
    <w:rsid w:val="00117B39"/>
    <w:rsid w:val="00133830"/>
    <w:rsid w:val="0013539B"/>
    <w:rsid w:val="0015329B"/>
    <w:rsid w:val="00161649"/>
    <w:rsid w:val="00184144"/>
    <w:rsid w:val="0019505A"/>
    <w:rsid w:val="001B3138"/>
    <w:rsid w:val="001C20DF"/>
    <w:rsid w:val="001C5930"/>
    <w:rsid w:val="001E0875"/>
    <w:rsid w:val="001E4C62"/>
    <w:rsid w:val="001F3CF4"/>
    <w:rsid w:val="001F46EB"/>
    <w:rsid w:val="00203FF7"/>
    <w:rsid w:val="002046F5"/>
    <w:rsid w:val="00222E97"/>
    <w:rsid w:val="00223478"/>
    <w:rsid w:val="00247036"/>
    <w:rsid w:val="00261273"/>
    <w:rsid w:val="00270194"/>
    <w:rsid w:val="002A1316"/>
    <w:rsid w:val="002A44FE"/>
    <w:rsid w:val="002B728D"/>
    <w:rsid w:val="002C374D"/>
    <w:rsid w:val="002C4FC6"/>
    <w:rsid w:val="002D1291"/>
    <w:rsid w:val="002D1C80"/>
    <w:rsid w:val="002D70E6"/>
    <w:rsid w:val="002F6FF9"/>
    <w:rsid w:val="00304CEC"/>
    <w:rsid w:val="003148E8"/>
    <w:rsid w:val="00325660"/>
    <w:rsid w:val="003325E9"/>
    <w:rsid w:val="00333FC0"/>
    <w:rsid w:val="003415C3"/>
    <w:rsid w:val="0034544B"/>
    <w:rsid w:val="0035090B"/>
    <w:rsid w:val="0035609F"/>
    <w:rsid w:val="00357190"/>
    <w:rsid w:val="00386CF0"/>
    <w:rsid w:val="0039600A"/>
    <w:rsid w:val="003A2D8D"/>
    <w:rsid w:val="003B12DE"/>
    <w:rsid w:val="003D5D2C"/>
    <w:rsid w:val="0040093D"/>
    <w:rsid w:val="0040337C"/>
    <w:rsid w:val="00406314"/>
    <w:rsid w:val="0040727B"/>
    <w:rsid w:val="004128F1"/>
    <w:rsid w:val="00417ECD"/>
    <w:rsid w:val="004320E6"/>
    <w:rsid w:val="00434970"/>
    <w:rsid w:val="00435DAC"/>
    <w:rsid w:val="0044022E"/>
    <w:rsid w:val="0044159F"/>
    <w:rsid w:val="00446244"/>
    <w:rsid w:val="004516AB"/>
    <w:rsid w:val="00452842"/>
    <w:rsid w:val="00453B0C"/>
    <w:rsid w:val="0045517C"/>
    <w:rsid w:val="004829CD"/>
    <w:rsid w:val="0048680B"/>
    <w:rsid w:val="00490996"/>
    <w:rsid w:val="004943EC"/>
    <w:rsid w:val="004953BB"/>
    <w:rsid w:val="0049733D"/>
    <w:rsid w:val="00497594"/>
    <w:rsid w:val="004A166E"/>
    <w:rsid w:val="004B4B91"/>
    <w:rsid w:val="004B51B6"/>
    <w:rsid w:val="004C0D24"/>
    <w:rsid w:val="004C5DD6"/>
    <w:rsid w:val="004C6760"/>
    <w:rsid w:val="004D4855"/>
    <w:rsid w:val="004E182D"/>
    <w:rsid w:val="004E2BB9"/>
    <w:rsid w:val="004E3B7D"/>
    <w:rsid w:val="004E6148"/>
    <w:rsid w:val="00562444"/>
    <w:rsid w:val="005644B3"/>
    <w:rsid w:val="0057078A"/>
    <w:rsid w:val="00595C7D"/>
    <w:rsid w:val="005A259E"/>
    <w:rsid w:val="005B478B"/>
    <w:rsid w:val="005B6FFF"/>
    <w:rsid w:val="005C2269"/>
    <w:rsid w:val="005E15E0"/>
    <w:rsid w:val="00624E04"/>
    <w:rsid w:val="00626152"/>
    <w:rsid w:val="00626EC0"/>
    <w:rsid w:val="00627A99"/>
    <w:rsid w:val="00630368"/>
    <w:rsid w:val="00634598"/>
    <w:rsid w:val="00637C40"/>
    <w:rsid w:val="00654938"/>
    <w:rsid w:val="00676A9F"/>
    <w:rsid w:val="00690138"/>
    <w:rsid w:val="006B37DD"/>
    <w:rsid w:val="006D3A59"/>
    <w:rsid w:val="006E61CB"/>
    <w:rsid w:val="00701BCC"/>
    <w:rsid w:val="00706B68"/>
    <w:rsid w:val="00715743"/>
    <w:rsid w:val="0072525D"/>
    <w:rsid w:val="007306B9"/>
    <w:rsid w:val="00745323"/>
    <w:rsid w:val="00745BA8"/>
    <w:rsid w:val="00756AE3"/>
    <w:rsid w:val="007574AB"/>
    <w:rsid w:val="00761440"/>
    <w:rsid w:val="007646F6"/>
    <w:rsid w:val="00774EEB"/>
    <w:rsid w:val="00775E36"/>
    <w:rsid w:val="007767B8"/>
    <w:rsid w:val="007774AA"/>
    <w:rsid w:val="00794B81"/>
    <w:rsid w:val="00795898"/>
    <w:rsid w:val="007B2311"/>
    <w:rsid w:val="007B4554"/>
    <w:rsid w:val="007B61E8"/>
    <w:rsid w:val="007C60F3"/>
    <w:rsid w:val="007F1389"/>
    <w:rsid w:val="007F344C"/>
    <w:rsid w:val="00806FC1"/>
    <w:rsid w:val="00822298"/>
    <w:rsid w:val="00824160"/>
    <w:rsid w:val="008424D9"/>
    <w:rsid w:val="00855D00"/>
    <w:rsid w:val="008758B4"/>
    <w:rsid w:val="008869A6"/>
    <w:rsid w:val="00892C96"/>
    <w:rsid w:val="008949CE"/>
    <w:rsid w:val="00894BFC"/>
    <w:rsid w:val="008A72FE"/>
    <w:rsid w:val="008C276D"/>
    <w:rsid w:val="008C3A60"/>
    <w:rsid w:val="008C59AA"/>
    <w:rsid w:val="008E5570"/>
    <w:rsid w:val="008F2DC2"/>
    <w:rsid w:val="008F653C"/>
    <w:rsid w:val="00911872"/>
    <w:rsid w:val="009204FB"/>
    <w:rsid w:val="0092196B"/>
    <w:rsid w:val="009249B4"/>
    <w:rsid w:val="00927579"/>
    <w:rsid w:val="00942397"/>
    <w:rsid w:val="00954E0E"/>
    <w:rsid w:val="00957780"/>
    <w:rsid w:val="009578DC"/>
    <w:rsid w:val="009703A5"/>
    <w:rsid w:val="00972A11"/>
    <w:rsid w:val="00980638"/>
    <w:rsid w:val="00984FA6"/>
    <w:rsid w:val="0098632A"/>
    <w:rsid w:val="009B20EB"/>
    <w:rsid w:val="009C702B"/>
    <w:rsid w:val="009D3EAD"/>
    <w:rsid w:val="009E2B78"/>
    <w:rsid w:val="009F79E4"/>
    <w:rsid w:val="00A10A6A"/>
    <w:rsid w:val="00A11581"/>
    <w:rsid w:val="00A143B1"/>
    <w:rsid w:val="00A202AF"/>
    <w:rsid w:val="00A303F6"/>
    <w:rsid w:val="00A361F6"/>
    <w:rsid w:val="00A42464"/>
    <w:rsid w:val="00A464FA"/>
    <w:rsid w:val="00A541A3"/>
    <w:rsid w:val="00A663F3"/>
    <w:rsid w:val="00A7598B"/>
    <w:rsid w:val="00A82073"/>
    <w:rsid w:val="00A82C39"/>
    <w:rsid w:val="00A84428"/>
    <w:rsid w:val="00A85A4E"/>
    <w:rsid w:val="00A92C59"/>
    <w:rsid w:val="00AA1DC0"/>
    <w:rsid w:val="00AA44AF"/>
    <w:rsid w:val="00AA54AC"/>
    <w:rsid w:val="00AA6691"/>
    <w:rsid w:val="00AB379B"/>
    <w:rsid w:val="00AC14AF"/>
    <w:rsid w:val="00AC6B73"/>
    <w:rsid w:val="00AD52BD"/>
    <w:rsid w:val="00AE6149"/>
    <w:rsid w:val="00AE74CF"/>
    <w:rsid w:val="00AF0429"/>
    <w:rsid w:val="00B10C19"/>
    <w:rsid w:val="00B175B2"/>
    <w:rsid w:val="00B20855"/>
    <w:rsid w:val="00B30CA0"/>
    <w:rsid w:val="00B70D1D"/>
    <w:rsid w:val="00B84F7D"/>
    <w:rsid w:val="00BB5939"/>
    <w:rsid w:val="00BE1F6B"/>
    <w:rsid w:val="00BF74D8"/>
    <w:rsid w:val="00C04FA0"/>
    <w:rsid w:val="00C051DB"/>
    <w:rsid w:val="00C26B71"/>
    <w:rsid w:val="00C57885"/>
    <w:rsid w:val="00C6472E"/>
    <w:rsid w:val="00C6544D"/>
    <w:rsid w:val="00C71C2C"/>
    <w:rsid w:val="00C9066D"/>
    <w:rsid w:val="00C979C8"/>
    <w:rsid w:val="00CA39BF"/>
    <w:rsid w:val="00CA4E49"/>
    <w:rsid w:val="00CB5533"/>
    <w:rsid w:val="00CB6D67"/>
    <w:rsid w:val="00CB7CFA"/>
    <w:rsid w:val="00CC53AA"/>
    <w:rsid w:val="00CD4C2A"/>
    <w:rsid w:val="00CE1848"/>
    <w:rsid w:val="00CE3B76"/>
    <w:rsid w:val="00CF28B6"/>
    <w:rsid w:val="00CF3750"/>
    <w:rsid w:val="00D05768"/>
    <w:rsid w:val="00D21513"/>
    <w:rsid w:val="00D349EC"/>
    <w:rsid w:val="00D506C4"/>
    <w:rsid w:val="00D534B7"/>
    <w:rsid w:val="00D65C29"/>
    <w:rsid w:val="00D6658B"/>
    <w:rsid w:val="00D75F5A"/>
    <w:rsid w:val="00D924B0"/>
    <w:rsid w:val="00DA1C46"/>
    <w:rsid w:val="00DA477E"/>
    <w:rsid w:val="00DC04CE"/>
    <w:rsid w:val="00DC071A"/>
    <w:rsid w:val="00DC5413"/>
    <w:rsid w:val="00DD3E4D"/>
    <w:rsid w:val="00DD5895"/>
    <w:rsid w:val="00DE7B5F"/>
    <w:rsid w:val="00DF407B"/>
    <w:rsid w:val="00E01062"/>
    <w:rsid w:val="00E077F0"/>
    <w:rsid w:val="00E136A0"/>
    <w:rsid w:val="00E16316"/>
    <w:rsid w:val="00E24023"/>
    <w:rsid w:val="00E2462E"/>
    <w:rsid w:val="00E30ACC"/>
    <w:rsid w:val="00E43571"/>
    <w:rsid w:val="00E570B5"/>
    <w:rsid w:val="00E90A65"/>
    <w:rsid w:val="00EA2736"/>
    <w:rsid w:val="00EA7322"/>
    <w:rsid w:val="00EB1CE2"/>
    <w:rsid w:val="00EC15C1"/>
    <w:rsid w:val="00EC61F1"/>
    <w:rsid w:val="00EE209B"/>
    <w:rsid w:val="00EE7805"/>
    <w:rsid w:val="00EF720B"/>
    <w:rsid w:val="00F04F9A"/>
    <w:rsid w:val="00F05F13"/>
    <w:rsid w:val="00F179AD"/>
    <w:rsid w:val="00F2274D"/>
    <w:rsid w:val="00F26E2F"/>
    <w:rsid w:val="00F3530F"/>
    <w:rsid w:val="00F36D97"/>
    <w:rsid w:val="00F45D51"/>
    <w:rsid w:val="00F5365C"/>
    <w:rsid w:val="00F646E0"/>
    <w:rsid w:val="00F723F1"/>
    <w:rsid w:val="00F74CDD"/>
    <w:rsid w:val="00F84727"/>
    <w:rsid w:val="00F858B9"/>
    <w:rsid w:val="00FB6239"/>
    <w:rsid w:val="00FC78E2"/>
    <w:rsid w:val="00FD0600"/>
    <w:rsid w:val="00FE7FAA"/>
    <w:rsid w:val="00FF1017"/>
    <w:rsid w:val="00FF5C84"/>
    <w:rsid w:val="039F3ED9"/>
    <w:rsid w:val="070B9D2C"/>
    <w:rsid w:val="0E3EDB45"/>
    <w:rsid w:val="31B4C11E"/>
    <w:rsid w:val="42FCE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4B4B91"/>
    <w:rPr>
      <w:sz w:val="24"/>
      <w:szCs w:val="24"/>
    </w:rPr>
  </w:style>
  <w:style w:type="character" w:styleId="CommentReference">
    <w:name w:val="annotation reference"/>
    <w:basedOn w:val="DefaultParagraphFont"/>
    <w:semiHidden/>
    <w:unhideWhenUsed/>
    <w:rsid w:val="00B175B2"/>
    <w:rPr>
      <w:sz w:val="16"/>
      <w:szCs w:val="16"/>
    </w:rPr>
  </w:style>
  <w:style w:type="paragraph" w:styleId="CommentText">
    <w:name w:val="annotation text"/>
    <w:basedOn w:val="Normal"/>
    <w:link w:val="CommentTextChar"/>
    <w:unhideWhenUsed/>
    <w:rsid w:val="00B175B2"/>
    <w:rPr>
      <w:sz w:val="20"/>
      <w:szCs w:val="20"/>
    </w:rPr>
  </w:style>
  <w:style w:type="character" w:customStyle="1" w:styleId="CommentTextChar">
    <w:name w:val="Comment Text Char"/>
    <w:basedOn w:val="DefaultParagraphFont"/>
    <w:link w:val="CommentText"/>
    <w:rsid w:val="00B175B2"/>
  </w:style>
  <w:style w:type="paragraph" w:styleId="CommentSubject">
    <w:name w:val="annotation subject"/>
    <w:basedOn w:val="CommentText"/>
    <w:next w:val="CommentText"/>
    <w:link w:val="CommentSubjectChar"/>
    <w:semiHidden/>
    <w:unhideWhenUsed/>
    <w:rsid w:val="00B175B2"/>
    <w:rPr>
      <w:b/>
      <w:bCs/>
    </w:rPr>
  </w:style>
  <w:style w:type="character" w:customStyle="1" w:styleId="CommentSubjectChar">
    <w:name w:val="Comment Subject Char"/>
    <w:basedOn w:val="CommentTextChar"/>
    <w:link w:val="CommentSubject"/>
    <w:semiHidden/>
    <w:rsid w:val="00B175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dbd46520-c392-41b5-9f68-fe7486eefad7"/>
    <ds:schemaRef ds:uri="3c9e15a3-223f-4584-afb1-1dbe0b3878fa"/>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D9A78AF0-D5EE-4777-9675-5D4B986BA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2116DE-A9E3-4368-85A4-B7B44E8B48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675</Words>
  <Characters>3853</Characters>
  <Application>Microsoft Office Word</Application>
  <DocSecurity>0</DocSecurity>
  <Lines>32</Lines>
  <Paragraphs>9</Paragraphs>
  <ScaleCrop>false</ScaleCrop>
  <Company>NAIC</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Marcotte, Robin</cp:lastModifiedBy>
  <cp:revision>116</cp:revision>
  <cp:lastPrinted>2011-03-01T22:07:00Z</cp:lastPrinted>
  <dcterms:created xsi:type="dcterms:W3CDTF">2019-08-13T15:50:00Z</dcterms:created>
  <dcterms:modified xsi:type="dcterms:W3CDTF">2022-11-30T17:21:00Z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